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0A647172" w14:textId="77777777">
        <w:tc>
          <w:tcPr>
            <w:tcW w:w="1620" w:type="dxa"/>
            <w:tcBorders>
              <w:bottom w:val="single" w:sz="4" w:space="0" w:color="auto"/>
            </w:tcBorders>
            <w:shd w:val="clear" w:color="auto" w:fill="FFFFFF"/>
            <w:vAlign w:val="center"/>
          </w:tcPr>
          <w:p w14:paraId="654ADAB7" w14:textId="77777777" w:rsidR="00152993" w:rsidRDefault="00D825C5" w:rsidP="00380F77">
            <w:pPr>
              <w:pStyle w:val="Header"/>
              <w:spacing w:before="120" w:after="120"/>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03B5947F" w14:textId="77777777" w:rsidR="00152993" w:rsidRDefault="00705E33" w:rsidP="00380F77">
            <w:pPr>
              <w:pStyle w:val="Header"/>
              <w:jc w:val="center"/>
            </w:pPr>
            <w:hyperlink r:id="rId8" w:anchor="summary" w:history="1">
              <w:r w:rsidRPr="00380F77">
                <w:rPr>
                  <w:rStyle w:val="Hyperlink"/>
                </w:rPr>
                <w:t>272</w:t>
              </w:r>
            </w:hyperlink>
          </w:p>
        </w:tc>
        <w:tc>
          <w:tcPr>
            <w:tcW w:w="1440" w:type="dxa"/>
            <w:tcBorders>
              <w:bottom w:val="single" w:sz="4" w:space="0" w:color="auto"/>
            </w:tcBorders>
            <w:shd w:val="clear" w:color="auto" w:fill="FFFFFF"/>
            <w:vAlign w:val="center"/>
          </w:tcPr>
          <w:p w14:paraId="680E82D5"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0FBE1626" w14:textId="77777777" w:rsidR="00152993" w:rsidRDefault="00705E33">
            <w:pPr>
              <w:pStyle w:val="Header"/>
            </w:pPr>
            <w:r>
              <w:t>Advanced Grid Support Requirements for Inverter-Based ESRs</w:t>
            </w:r>
          </w:p>
        </w:tc>
      </w:tr>
    </w:tbl>
    <w:p w14:paraId="4A60DA63"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1FA5539"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00A6D5BF"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1B62A255" w14:textId="5677EF7D" w:rsidR="00152993" w:rsidRDefault="00BA7E1E">
            <w:pPr>
              <w:pStyle w:val="NormalArial"/>
            </w:pPr>
            <w:r>
              <w:t xml:space="preserve">July </w:t>
            </w:r>
            <w:r w:rsidR="002F4879">
              <w:t>9</w:t>
            </w:r>
            <w:r w:rsidR="00705E33">
              <w:t>, 2025</w:t>
            </w:r>
          </w:p>
        </w:tc>
      </w:tr>
    </w:tbl>
    <w:p w14:paraId="6BA42F7A"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649AB308" w14:textId="77777777">
        <w:trPr>
          <w:trHeight w:val="440"/>
        </w:trPr>
        <w:tc>
          <w:tcPr>
            <w:tcW w:w="10440" w:type="dxa"/>
            <w:gridSpan w:val="2"/>
            <w:tcBorders>
              <w:top w:val="single" w:sz="4" w:space="0" w:color="auto"/>
            </w:tcBorders>
            <w:shd w:val="clear" w:color="auto" w:fill="FFFFFF"/>
            <w:vAlign w:val="center"/>
          </w:tcPr>
          <w:p w14:paraId="14BE539F" w14:textId="77777777" w:rsidR="00152993" w:rsidRDefault="00152993">
            <w:pPr>
              <w:pStyle w:val="Header"/>
              <w:jc w:val="center"/>
            </w:pPr>
            <w:r>
              <w:t>Submitter’s Information</w:t>
            </w:r>
          </w:p>
        </w:tc>
      </w:tr>
      <w:tr w:rsidR="002F4879" w14:paraId="70AD57C4" w14:textId="77777777">
        <w:trPr>
          <w:trHeight w:val="350"/>
        </w:trPr>
        <w:tc>
          <w:tcPr>
            <w:tcW w:w="2880" w:type="dxa"/>
            <w:shd w:val="clear" w:color="auto" w:fill="FFFFFF"/>
            <w:vAlign w:val="center"/>
          </w:tcPr>
          <w:p w14:paraId="1DD3238F" w14:textId="77777777" w:rsidR="002F4879" w:rsidRPr="00EC55B3" w:rsidRDefault="002F4879" w:rsidP="002F4879">
            <w:pPr>
              <w:pStyle w:val="Header"/>
            </w:pPr>
            <w:r w:rsidRPr="00EC55B3">
              <w:t>Name</w:t>
            </w:r>
          </w:p>
        </w:tc>
        <w:tc>
          <w:tcPr>
            <w:tcW w:w="7560" w:type="dxa"/>
            <w:vAlign w:val="center"/>
          </w:tcPr>
          <w:p w14:paraId="4807DCC5" w14:textId="2267854F" w:rsidR="002F4879" w:rsidRDefault="002F4879" w:rsidP="002F4879">
            <w:pPr>
              <w:pStyle w:val="NormalArial"/>
            </w:pPr>
            <w:r>
              <w:t>Caitlin Smith / Bob Helton</w:t>
            </w:r>
          </w:p>
        </w:tc>
      </w:tr>
      <w:tr w:rsidR="002F4879" w14:paraId="136385F6" w14:textId="77777777">
        <w:trPr>
          <w:trHeight w:val="350"/>
        </w:trPr>
        <w:tc>
          <w:tcPr>
            <w:tcW w:w="2880" w:type="dxa"/>
            <w:shd w:val="clear" w:color="auto" w:fill="FFFFFF"/>
            <w:vAlign w:val="center"/>
          </w:tcPr>
          <w:p w14:paraId="450CF11D" w14:textId="77777777" w:rsidR="002F4879" w:rsidRPr="00EC55B3" w:rsidRDefault="002F4879" w:rsidP="002F4879">
            <w:pPr>
              <w:pStyle w:val="Header"/>
            </w:pPr>
            <w:r w:rsidRPr="00EC55B3">
              <w:t>E-mail Address</w:t>
            </w:r>
          </w:p>
        </w:tc>
        <w:tc>
          <w:tcPr>
            <w:tcW w:w="7560" w:type="dxa"/>
            <w:vAlign w:val="center"/>
          </w:tcPr>
          <w:p w14:paraId="1C8AC991" w14:textId="341CEBBA" w:rsidR="002F4879" w:rsidRDefault="002F4879" w:rsidP="002F4879">
            <w:pPr>
              <w:pStyle w:val="NormalArial"/>
            </w:pPr>
            <w:hyperlink r:id="rId9" w:history="1">
              <w:r>
                <w:rPr>
                  <w:rStyle w:val="Hyperlink"/>
                </w:rPr>
                <w:t>Caitlin.Smith@JupiterPower.com</w:t>
              </w:r>
            </w:hyperlink>
            <w:r>
              <w:t xml:space="preserve"> / </w:t>
            </w:r>
            <w:hyperlink r:id="rId10" w:history="1">
              <w:r w:rsidRPr="00363591">
                <w:rPr>
                  <w:rStyle w:val="Hyperlink"/>
                </w:rPr>
                <w:t>Robert.Helton@engie.com</w:t>
              </w:r>
            </w:hyperlink>
          </w:p>
        </w:tc>
      </w:tr>
      <w:tr w:rsidR="002F4879" w14:paraId="620C9641" w14:textId="77777777">
        <w:trPr>
          <w:trHeight w:val="350"/>
        </w:trPr>
        <w:tc>
          <w:tcPr>
            <w:tcW w:w="2880" w:type="dxa"/>
            <w:shd w:val="clear" w:color="auto" w:fill="FFFFFF"/>
            <w:vAlign w:val="center"/>
          </w:tcPr>
          <w:p w14:paraId="6C16F060" w14:textId="77777777" w:rsidR="002F4879" w:rsidRPr="00EC55B3" w:rsidRDefault="002F4879" w:rsidP="002F4879">
            <w:pPr>
              <w:pStyle w:val="Header"/>
            </w:pPr>
            <w:r w:rsidRPr="00EC55B3">
              <w:t>Company</w:t>
            </w:r>
          </w:p>
        </w:tc>
        <w:tc>
          <w:tcPr>
            <w:tcW w:w="7560" w:type="dxa"/>
            <w:vAlign w:val="center"/>
          </w:tcPr>
          <w:p w14:paraId="4710940D" w14:textId="25EF6FD4" w:rsidR="002F4879" w:rsidRDefault="002F4879" w:rsidP="002F4879">
            <w:pPr>
              <w:pStyle w:val="NormalArial"/>
            </w:pPr>
            <w:r>
              <w:t>Jupiter Power LLC / Engie NA (“Joint Commenters”)</w:t>
            </w:r>
          </w:p>
        </w:tc>
      </w:tr>
      <w:tr w:rsidR="002F4879" w14:paraId="72B45DD2" w14:textId="77777777">
        <w:trPr>
          <w:trHeight w:val="350"/>
        </w:trPr>
        <w:tc>
          <w:tcPr>
            <w:tcW w:w="2880" w:type="dxa"/>
            <w:tcBorders>
              <w:bottom w:val="single" w:sz="4" w:space="0" w:color="auto"/>
            </w:tcBorders>
            <w:shd w:val="clear" w:color="auto" w:fill="FFFFFF"/>
            <w:vAlign w:val="center"/>
          </w:tcPr>
          <w:p w14:paraId="17ED2C29" w14:textId="77777777" w:rsidR="002F4879" w:rsidRPr="00EC55B3" w:rsidRDefault="002F4879" w:rsidP="002F4879">
            <w:pPr>
              <w:pStyle w:val="Header"/>
            </w:pPr>
            <w:r w:rsidRPr="00EC55B3">
              <w:t>Phone Number</w:t>
            </w:r>
          </w:p>
        </w:tc>
        <w:tc>
          <w:tcPr>
            <w:tcW w:w="7560" w:type="dxa"/>
            <w:tcBorders>
              <w:bottom w:val="single" w:sz="4" w:space="0" w:color="auto"/>
            </w:tcBorders>
            <w:vAlign w:val="center"/>
          </w:tcPr>
          <w:p w14:paraId="00C3CDA2" w14:textId="2B2F8E05" w:rsidR="002F4879" w:rsidRDefault="002F4879" w:rsidP="002F4879">
            <w:pPr>
              <w:pStyle w:val="NormalArial"/>
            </w:pPr>
          </w:p>
        </w:tc>
      </w:tr>
      <w:tr w:rsidR="002F4879" w14:paraId="5B38BE00" w14:textId="77777777">
        <w:trPr>
          <w:trHeight w:val="350"/>
        </w:trPr>
        <w:tc>
          <w:tcPr>
            <w:tcW w:w="2880" w:type="dxa"/>
            <w:shd w:val="clear" w:color="auto" w:fill="FFFFFF"/>
            <w:vAlign w:val="center"/>
          </w:tcPr>
          <w:p w14:paraId="0C80344F" w14:textId="77777777" w:rsidR="002F4879" w:rsidRPr="00EC55B3" w:rsidRDefault="002F4879" w:rsidP="002F4879">
            <w:pPr>
              <w:pStyle w:val="Header"/>
            </w:pPr>
            <w:r>
              <w:t>Cell</w:t>
            </w:r>
            <w:r w:rsidRPr="00EC55B3">
              <w:t xml:space="preserve"> Number</w:t>
            </w:r>
          </w:p>
        </w:tc>
        <w:tc>
          <w:tcPr>
            <w:tcW w:w="7560" w:type="dxa"/>
            <w:vAlign w:val="center"/>
          </w:tcPr>
          <w:p w14:paraId="2D6372D2" w14:textId="2FD65E0B" w:rsidR="002F4879" w:rsidRDefault="002F4879" w:rsidP="002F4879">
            <w:pPr>
              <w:pStyle w:val="NormalArial"/>
            </w:pPr>
            <w:r>
              <w:t>832-326-1238 / 832-435-7815</w:t>
            </w:r>
          </w:p>
        </w:tc>
      </w:tr>
      <w:tr w:rsidR="002F4879" w14:paraId="5EE98550" w14:textId="77777777">
        <w:trPr>
          <w:trHeight w:val="350"/>
        </w:trPr>
        <w:tc>
          <w:tcPr>
            <w:tcW w:w="2880" w:type="dxa"/>
            <w:tcBorders>
              <w:bottom w:val="single" w:sz="4" w:space="0" w:color="auto"/>
            </w:tcBorders>
            <w:shd w:val="clear" w:color="auto" w:fill="FFFFFF"/>
            <w:vAlign w:val="center"/>
          </w:tcPr>
          <w:p w14:paraId="2ADDEC6E" w14:textId="77777777" w:rsidR="002F4879" w:rsidRPr="00EC55B3" w:rsidDel="00075A94" w:rsidRDefault="002F4879" w:rsidP="002F4879">
            <w:pPr>
              <w:pStyle w:val="Header"/>
            </w:pPr>
            <w:r>
              <w:t>Market Segment</w:t>
            </w:r>
          </w:p>
        </w:tc>
        <w:tc>
          <w:tcPr>
            <w:tcW w:w="7560" w:type="dxa"/>
            <w:tcBorders>
              <w:bottom w:val="single" w:sz="4" w:space="0" w:color="auto"/>
            </w:tcBorders>
            <w:vAlign w:val="center"/>
          </w:tcPr>
          <w:p w14:paraId="1EC3F70E" w14:textId="5A2E7553" w:rsidR="002F4879" w:rsidRDefault="002F4879" w:rsidP="002F4879">
            <w:pPr>
              <w:pStyle w:val="NormalArial"/>
            </w:pPr>
            <w:r>
              <w:t xml:space="preserve">Independent Generator </w:t>
            </w:r>
          </w:p>
        </w:tc>
      </w:tr>
    </w:tbl>
    <w:p w14:paraId="3FAC34DD" w14:textId="77777777" w:rsidR="00075A94" w:rsidRDefault="00075A94">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2F4879" w14:paraId="6D96DBC3" w14:textId="77777777" w:rsidTr="00675B7E">
        <w:trPr>
          <w:trHeight w:val="350"/>
        </w:trPr>
        <w:tc>
          <w:tcPr>
            <w:tcW w:w="10440" w:type="dxa"/>
            <w:tcBorders>
              <w:bottom w:val="single" w:sz="4" w:space="0" w:color="auto"/>
            </w:tcBorders>
            <w:shd w:val="clear" w:color="auto" w:fill="FFFFFF"/>
            <w:vAlign w:val="center"/>
          </w:tcPr>
          <w:p w14:paraId="705E52AE" w14:textId="2D1DF77C" w:rsidR="002F4879" w:rsidRDefault="002F4879" w:rsidP="00675B7E">
            <w:pPr>
              <w:pStyle w:val="Header"/>
              <w:jc w:val="center"/>
            </w:pPr>
            <w:r>
              <w:t>Comments</w:t>
            </w:r>
          </w:p>
        </w:tc>
      </w:tr>
    </w:tbl>
    <w:p w14:paraId="6FF709C7" w14:textId="77777777" w:rsidR="002F4879" w:rsidRDefault="002F4879" w:rsidP="002F4879">
      <w:pPr>
        <w:pStyle w:val="NormalArial"/>
        <w:spacing w:before="120" w:after="120"/>
      </w:pPr>
      <w:bookmarkStart w:id="0" w:name="_Hlk199700393"/>
      <w:bookmarkStart w:id="1" w:name="_Hlk199700004"/>
      <w:r>
        <w:t xml:space="preserve">Jupiter Power LLC and Engie N.A. (“Joint Commenters”) submit these comments in addition to ERCOT’s July 1, 2025, comments, in response to two remaining issues: </w:t>
      </w:r>
    </w:p>
    <w:p w14:paraId="540E108F" w14:textId="52F74846" w:rsidR="002F4879" w:rsidRDefault="002F4879" w:rsidP="002F4879">
      <w:pPr>
        <w:pStyle w:val="NormalArial"/>
        <w:numPr>
          <w:ilvl w:val="0"/>
          <w:numId w:val="11"/>
        </w:numPr>
        <w:spacing w:before="120" w:after="120"/>
      </w:pPr>
      <w:r w:rsidRPr="00BA7E1E">
        <w:rPr>
          <w:b/>
          <w:bCs/>
        </w:rPr>
        <w:t>Effective date:</w:t>
      </w:r>
      <w:r>
        <w:t xml:space="preserve"> Joint Commenters acknowledge that ERCOT has moved the applicability date to apply to Resources that have a Standard Generation Interconnection Agreement (SGIA) after January 1, 2026, in order to ensure that the date is after potential Public Utility Commission (PUC) approval of Nodal Operating Guide Revision Request (NOGRR) 272. Joint Commenters further ask that this applicability date be moved to April 1, 2026. Equipment for Energy Storage Resources (ESRs) often must be purchased years ahead of an SGIA date in order to be ready for use for the Resource’s start of commercial operations. Joint Commenters propose a later date to preserve regulatory certainty and non-retroactivity in relation to Resources that may not yet have an SGIA but do have purchased equipment, and to not delay the commercial operations of additional dispatchable Resources on the ERCOT grid.</w:t>
      </w:r>
    </w:p>
    <w:p w14:paraId="5EEF2773" w14:textId="7F7DF3CE" w:rsidR="002F4879" w:rsidRDefault="002F4879" w:rsidP="002F4879">
      <w:pPr>
        <w:pStyle w:val="NormalArial"/>
        <w:numPr>
          <w:ilvl w:val="0"/>
          <w:numId w:val="11"/>
        </w:numPr>
        <w:spacing w:before="120" w:after="120"/>
      </w:pPr>
      <w:r w:rsidRPr="00BA7E1E">
        <w:rPr>
          <w:b/>
          <w:bCs/>
        </w:rPr>
        <w:t>Compliance concerns</w:t>
      </w:r>
      <w:r>
        <w:t xml:space="preserve">: Joint Commenters appreciate ERCOT’s revisions to clarify that ESRs must meet performance requirements for existing Inverter-Based Resources (IBRs) and that NOGRR272 will create a new capability requirement. Joint Comments make further edits to avoid confusion and continue the clarifications that NOGRR272 creates a </w:t>
      </w:r>
      <w:r w:rsidRPr="005B396F">
        <w:rPr>
          <w:b/>
          <w:bCs/>
        </w:rPr>
        <w:t xml:space="preserve">capability </w:t>
      </w:r>
      <w:r>
        <w:t xml:space="preserve">requirement and not a new performance requirement, in addition to those existing requirements for voltage support, frequency support, and ride-through.  </w:t>
      </w:r>
      <w:bookmarkEnd w:id="0"/>
      <w:bookmarkEnd w:id="1"/>
    </w:p>
    <w:p w14:paraId="3460636B" w14:textId="3EFCE92A" w:rsidR="00380F77" w:rsidRDefault="002F4879" w:rsidP="002F4879">
      <w:pPr>
        <w:pStyle w:val="NormalArial"/>
        <w:spacing w:before="120" w:after="120"/>
      </w:pPr>
      <w:r>
        <w:t xml:space="preserve">Joint Commenters request that ROS approve NOGRR272 with Joint Commenters’ comments, or alternatively continue to table NOGRR272, in order for interested stakeholders to work with ERCOT. We are aware of ERCOT’s desire to get NOGRR272 in front of the Board in September and will commit to working with ERCOT and to </w:t>
      </w:r>
      <w:r>
        <w:lastRenderedPageBreak/>
        <w:t xml:space="preserve">supporting Urgency at ROS in August if appropriate to meet a timeline for September Board consideration.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64F3E168" w14:textId="77777777" w:rsidTr="004D37D7">
        <w:trPr>
          <w:trHeight w:val="350"/>
        </w:trPr>
        <w:tc>
          <w:tcPr>
            <w:tcW w:w="10440" w:type="dxa"/>
            <w:tcBorders>
              <w:bottom w:val="single" w:sz="4" w:space="0" w:color="auto"/>
            </w:tcBorders>
            <w:shd w:val="clear" w:color="auto" w:fill="FFFFFF"/>
            <w:vAlign w:val="center"/>
          </w:tcPr>
          <w:p w14:paraId="70D2E04D" w14:textId="77777777" w:rsidR="0055032D" w:rsidRDefault="0055032D" w:rsidP="004D37D7">
            <w:pPr>
              <w:pStyle w:val="Header"/>
              <w:jc w:val="center"/>
            </w:pPr>
            <w:r>
              <w:t>Revised Cover Page Language</w:t>
            </w:r>
          </w:p>
        </w:tc>
      </w:tr>
    </w:tbl>
    <w:p w14:paraId="5FA4FDBD" w14:textId="0789C0A9" w:rsidR="00152993" w:rsidRPr="002F4879" w:rsidRDefault="00380F77" w:rsidP="002F4879">
      <w:pPr>
        <w:pStyle w:val="BodyText"/>
        <w:rPr>
          <w:rFonts w:ascii="Arial" w:hAnsi="Arial" w:cs="Arial"/>
          <w:bCs/>
        </w:rPr>
      </w:pPr>
      <w:r w:rsidRPr="00380F77">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1EA8A69" w14:textId="77777777">
        <w:trPr>
          <w:trHeight w:val="350"/>
        </w:trPr>
        <w:tc>
          <w:tcPr>
            <w:tcW w:w="10440" w:type="dxa"/>
            <w:tcBorders>
              <w:bottom w:val="single" w:sz="4" w:space="0" w:color="auto"/>
            </w:tcBorders>
            <w:shd w:val="clear" w:color="auto" w:fill="FFFFFF"/>
            <w:vAlign w:val="center"/>
          </w:tcPr>
          <w:p w14:paraId="57A722AF" w14:textId="77777777" w:rsidR="00152993" w:rsidRDefault="00152993">
            <w:pPr>
              <w:pStyle w:val="Header"/>
              <w:jc w:val="center"/>
            </w:pPr>
            <w:r>
              <w:t xml:space="preserve">Revised Proposed </w:t>
            </w:r>
            <w:r w:rsidR="00C158EE">
              <w:t xml:space="preserve">Guide </w:t>
            </w:r>
            <w:r>
              <w:t>Language</w:t>
            </w:r>
          </w:p>
        </w:tc>
      </w:tr>
    </w:tbl>
    <w:p w14:paraId="5DCCBB21" w14:textId="77777777" w:rsidR="00152993" w:rsidRPr="00350C00" w:rsidRDefault="00152993" w:rsidP="00380F77">
      <w:pPr>
        <w:pStyle w:val="BodyText"/>
        <w:spacing w:before="0" w:after="0"/>
        <w:rPr>
          <w:rFonts w:ascii="Arial" w:hAnsi="Arial" w:cs="Arial"/>
          <w:b/>
          <w:color w:val="FF0000"/>
        </w:rPr>
      </w:pPr>
    </w:p>
    <w:p w14:paraId="1233CACA" w14:textId="77777777" w:rsidR="00705E33" w:rsidRPr="00D47768" w:rsidRDefault="00705E33" w:rsidP="00380F77">
      <w:pPr>
        <w:keepNext/>
        <w:tabs>
          <w:tab w:val="left" w:pos="720"/>
        </w:tabs>
        <w:spacing w:after="240"/>
        <w:outlineLvl w:val="1"/>
        <w:rPr>
          <w:ins w:id="2" w:author="ERCOT" w:date="2024-10-31T10:26:00Z"/>
          <w:b/>
          <w:szCs w:val="20"/>
        </w:rPr>
      </w:pPr>
      <w:ins w:id="3" w:author="ERCOT" w:date="2024-10-31T10:26:00Z">
        <w:r w:rsidRPr="00D47768">
          <w:rPr>
            <w:b/>
            <w:szCs w:val="20"/>
          </w:rPr>
          <w:t>2.1</w:t>
        </w:r>
        <w:r>
          <w:rPr>
            <w:b/>
            <w:szCs w:val="20"/>
          </w:rPr>
          <w:t>4</w:t>
        </w:r>
        <w:r w:rsidRPr="00D47768">
          <w:rPr>
            <w:b/>
            <w:szCs w:val="20"/>
          </w:rPr>
          <w:tab/>
        </w:r>
        <w:r>
          <w:rPr>
            <w:b/>
            <w:szCs w:val="20"/>
          </w:rPr>
          <w:t xml:space="preserve">Advanced Grid Support Requirements for Inverter-Based </w:t>
        </w:r>
      </w:ins>
      <w:ins w:id="4" w:author="ERCOT 060425" w:date="2025-05-29T17:46:00Z">
        <w:r w:rsidR="00D070B3">
          <w:rPr>
            <w:b/>
            <w:szCs w:val="20"/>
          </w:rPr>
          <w:t>Resource</w:t>
        </w:r>
      </w:ins>
      <w:ins w:id="5" w:author="ERCOT 060425" w:date="2025-06-04T09:47:00Z">
        <w:r w:rsidR="00862A29">
          <w:rPr>
            <w:b/>
            <w:szCs w:val="20"/>
          </w:rPr>
          <w:t>s</w:t>
        </w:r>
      </w:ins>
      <w:ins w:id="6" w:author="ERCOT 060425" w:date="2025-06-01T17:19:00Z">
        <w:r w:rsidR="00211E0E">
          <w:rPr>
            <w:b/>
            <w:szCs w:val="20"/>
          </w:rPr>
          <w:t xml:space="preserve"> (IBRs)</w:t>
        </w:r>
      </w:ins>
      <w:ins w:id="7" w:author="ERCOT" w:date="2024-10-31T10:26:00Z">
        <w:del w:id="8" w:author="ERCOT 060425" w:date="2025-05-29T17:46:00Z">
          <w:r w:rsidDel="00D070B3">
            <w:rPr>
              <w:b/>
              <w:szCs w:val="20"/>
            </w:rPr>
            <w:delText>ESRs</w:delText>
          </w:r>
        </w:del>
      </w:ins>
    </w:p>
    <w:p w14:paraId="67F76D24" w14:textId="232CC1F8" w:rsidR="00E22EAC" w:rsidDel="002F4879" w:rsidRDefault="00705E33" w:rsidP="002F4879">
      <w:pPr>
        <w:spacing w:after="240"/>
        <w:ind w:left="720" w:hanging="720"/>
        <w:rPr>
          <w:ins w:id="9" w:author="ERCOT" w:date="2024-10-31T10:26:00Z"/>
          <w:del w:id="10" w:author="Joint Commenters 070925" w:date="2025-07-09T19:38:00Z" w16du:dateUtc="2025-07-10T00:38:00Z"/>
          <w:iCs/>
          <w:szCs w:val="20"/>
        </w:rPr>
      </w:pPr>
      <w:ins w:id="11" w:author="ERCOT" w:date="2024-10-31T10:26:00Z">
        <w:r w:rsidRPr="00DA7365">
          <w:rPr>
            <w:iCs/>
            <w:szCs w:val="20"/>
          </w:rPr>
          <w:t>(1)</w:t>
        </w:r>
        <w:r w:rsidRPr="00DA7365">
          <w:rPr>
            <w:iCs/>
            <w:szCs w:val="20"/>
          </w:rPr>
          <w:tab/>
        </w:r>
        <w:del w:id="12" w:author="Joint Commenters 070925" w:date="2025-07-09T19:38:00Z" w16du:dateUtc="2025-07-10T00:38:00Z">
          <w:r w:rsidRPr="00DA7365" w:rsidDel="002F4879">
            <w:delText xml:space="preserve">An </w:delText>
          </w:r>
          <w:r w:rsidDel="002F4879">
            <w:delText xml:space="preserve">Energy Storage Resource (ESR) </w:delText>
          </w:r>
          <w:r w:rsidRPr="00DA7365" w:rsidDel="002F4879">
            <w:delText xml:space="preserve">that interconnects to the ERCOT </w:delText>
          </w:r>
          <w:r w:rsidDel="002F4879">
            <w:delText xml:space="preserve">Transmission Grid </w:delText>
          </w:r>
          <w:r w:rsidRPr="00DA7365" w:rsidDel="002F4879">
            <w:delText xml:space="preserve">pursuant to a Standard Generation Interconnection Agreement (SGIA) executed on or </w:delText>
          </w:r>
          <w:r w:rsidRPr="000209D1" w:rsidDel="002F4879">
            <w:delText xml:space="preserve">after </w:delText>
          </w:r>
          <w:r w:rsidDel="002F4879">
            <w:delText>April</w:delText>
          </w:r>
          <w:r w:rsidRPr="000209D1" w:rsidDel="002F4879">
            <w:delText xml:space="preserve"> 1, 2025</w:delText>
          </w:r>
          <w:r w:rsidRPr="00A419D0" w:rsidDel="002F4879">
            <w:delText xml:space="preserve"> </w:delText>
          </w:r>
          <w:r w:rsidRPr="000209D1" w:rsidDel="002F4879">
            <w:rPr>
              <w:iCs/>
              <w:szCs w:val="20"/>
            </w:rPr>
            <w:delText>shall comply with the requirements of this Section</w:delText>
          </w:r>
        </w:del>
      </w:ins>
      <w:ins w:id="13" w:author="ERCOT 060425" w:date="2025-06-04T09:50:00Z">
        <w:del w:id="14" w:author="Joint Commenters 070925" w:date="2025-07-09T19:38:00Z" w16du:dateUtc="2025-07-10T00:38:00Z">
          <w:r w:rsidR="00862A29" w:rsidRPr="00862A29" w:rsidDel="002F4879">
            <w:rPr>
              <w:iCs/>
              <w:szCs w:val="20"/>
            </w:rPr>
            <w:delText>provide the following advanced grid support when operating within the inverter current limit</w:delText>
          </w:r>
        </w:del>
      </w:ins>
      <w:ins w:id="15" w:author="ERCOT 070125" w:date="2025-06-26T17:42:00Z" w16du:dateUtc="2025-06-26T22:42:00Z">
        <w:del w:id="16" w:author="Joint Commenters 070925" w:date="2025-07-09T19:38:00Z" w16du:dateUtc="2025-07-10T00:38:00Z">
          <w:r w:rsidR="00B97C3A" w:rsidDel="002F4879">
            <w:rPr>
              <w:iCs/>
              <w:szCs w:val="20"/>
            </w:rPr>
            <w:delText>.</w:delText>
          </w:r>
        </w:del>
      </w:ins>
      <w:ins w:id="17" w:author="ERCOT" w:date="2024-10-31T10:26:00Z">
        <w:del w:id="18" w:author="Joint Commenters 070925" w:date="2025-07-09T19:38:00Z" w16du:dateUtc="2025-07-10T00:38:00Z">
          <w:r w:rsidDel="002F4879">
            <w:rPr>
              <w:iCs/>
              <w:szCs w:val="20"/>
            </w:rPr>
            <w:delText xml:space="preserve">  </w:delText>
          </w:r>
        </w:del>
      </w:ins>
    </w:p>
    <w:p w14:paraId="1A22DC0A" w14:textId="071A1313" w:rsidR="00705E33" w:rsidRPr="00BA2009" w:rsidRDefault="00705E33">
      <w:pPr>
        <w:spacing w:after="240"/>
        <w:ind w:left="720" w:hanging="720"/>
        <w:rPr>
          <w:ins w:id="19" w:author="ERCOT" w:date="2024-10-31T10:26:00Z"/>
        </w:rPr>
        <w:pPrChange w:id="20" w:author="Joint Commenters 070925" w:date="2025-07-09T19:38:00Z" w16du:dateUtc="2025-07-10T00:38:00Z">
          <w:pPr>
            <w:spacing w:after="240"/>
            <w:ind w:left="1440" w:hanging="720"/>
          </w:pPr>
        </w:pPrChange>
      </w:pPr>
      <w:ins w:id="21" w:author="ERCOT" w:date="2024-10-31T10:26:00Z">
        <w:del w:id="22" w:author="Joint Commenters 070925" w:date="2025-07-09T19:38:00Z" w16du:dateUtc="2025-07-10T00:38:00Z">
          <w:r w:rsidRPr="00D47768" w:rsidDel="002F4879">
            <w:delText>(a)</w:delText>
          </w:r>
          <w:r w:rsidRPr="00D47768" w:rsidDel="002F4879">
            <w:tab/>
          </w:r>
        </w:del>
      </w:ins>
      <w:ins w:id="23" w:author="ERCOT 070125" w:date="2025-06-26T17:38:00Z" w16du:dateUtc="2025-06-26T22:38:00Z">
        <w:r w:rsidR="00B97C3A">
          <w:t>An ESR shall meet t</w:t>
        </w:r>
      </w:ins>
      <w:ins w:id="24" w:author="ERCOT 070125" w:date="2025-06-26T17:39:00Z" w16du:dateUtc="2025-06-26T22:39:00Z">
        <w:r w:rsidR="00B97C3A">
          <w:t xml:space="preserve">he modeling requirements described in Planning Guide Section 6.2, </w:t>
        </w:r>
        <w:r w:rsidR="00B97C3A" w:rsidRPr="00BA7E1E">
          <w:t>Dynamic</w:t>
        </w:r>
      </w:ins>
      <w:ins w:id="25" w:author="ERCOT 070125" w:date="2025-07-01T16:28:00Z" w16du:dateUtc="2025-07-01T21:28:00Z">
        <w:r w:rsidR="00BA7E1E">
          <w:t>s</w:t>
        </w:r>
      </w:ins>
      <w:ins w:id="26" w:author="ERCOT 070125" w:date="2025-06-26T17:39:00Z" w16du:dateUtc="2025-06-26T22:39:00Z">
        <w:r w:rsidR="00B97C3A" w:rsidRPr="00BA7E1E">
          <w:t xml:space="preserve"> Model Development</w:t>
        </w:r>
      </w:ins>
      <w:ins w:id="27" w:author="ERCOT 070125" w:date="2025-07-01T10:48:00Z" w16du:dateUtc="2025-07-01T15:48:00Z">
        <w:r w:rsidR="00C96ED3">
          <w:t>,</w:t>
        </w:r>
      </w:ins>
      <w:ins w:id="28" w:author="ERCOT 070125" w:date="2025-06-26T17:39:00Z" w16du:dateUtc="2025-06-26T22:39:00Z">
        <w:r w:rsidR="00B97C3A">
          <w:t xml:space="preserve"> to demonstrate its capability to </w:t>
        </w:r>
      </w:ins>
      <w:ins w:id="29" w:author="ERCOT" w:date="2024-10-31T10:26:00Z">
        <w:del w:id="30" w:author="ERCOT 070125" w:date="2025-06-26T17:40:00Z" w16du:dateUtc="2025-06-26T22:40:00Z">
          <w:r w:rsidDel="00B97C3A">
            <w:delText xml:space="preserve">An ESR shall </w:delText>
          </w:r>
        </w:del>
        <w:r>
          <w:t xml:space="preserve">maintain an internal voltage phasor </w:t>
        </w:r>
        <w:del w:id="31" w:author="ERCOT 070125" w:date="2025-06-26T17:42:00Z" w16du:dateUtc="2025-06-26T22:42:00Z">
          <w:r w:rsidDel="00B97C3A">
            <w:delText xml:space="preserve">that is constant or near-constant </w:delText>
          </w:r>
        </w:del>
        <w:r>
          <w:t>in the sub-transient</w:t>
        </w:r>
      </w:ins>
      <w:ins w:id="32" w:author="ERCOT 070125" w:date="2025-07-01T10:48:00Z" w16du:dateUtc="2025-07-01T15:48:00Z">
        <w:r w:rsidR="00C96ED3">
          <w:t>-</w:t>
        </w:r>
      </w:ins>
      <w:ins w:id="33" w:author="ERCOT" w:date="2024-10-31T10:26:00Z">
        <w:del w:id="34" w:author="ERCOT 070125" w:date="2025-07-01T10:48:00Z" w16du:dateUtc="2025-07-01T15:48:00Z">
          <w:r w:rsidDel="00C96ED3">
            <w:delText xml:space="preserve"> </w:delText>
          </w:r>
        </w:del>
        <w:r>
          <w:t>to</w:t>
        </w:r>
      </w:ins>
      <w:ins w:id="35" w:author="ERCOT 070125" w:date="2025-07-01T10:48:00Z" w16du:dateUtc="2025-07-01T15:48:00Z">
        <w:r w:rsidR="00C96ED3">
          <w:t>-</w:t>
        </w:r>
      </w:ins>
      <w:ins w:id="36" w:author="ERCOT" w:date="2024-10-31T10:26:00Z">
        <w:del w:id="37" w:author="ERCOT 070125" w:date="2025-07-01T10:48:00Z" w16du:dateUtc="2025-07-01T15:48:00Z">
          <w:r w:rsidDel="00C96ED3">
            <w:delText xml:space="preserve"> </w:delText>
          </w:r>
        </w:del>
        <w:r>
          <w:t>transient timeframe</w:t>
        </w:r>
      </w:ins>
      <w:ins w:id="38" w:author="ERCOT 070125" w:date="2025-06-26T17:41:00Z" w16du:dateUtc="2025-06-26T22:41:00Z">
        <w:r w:rsidR="00B97C3A">
          <w:t xml:space="preserve"> and</w:t>
        </w:r>
      </w:ins>
      <w:ins w:id="39" w:author="ERCOT 060425" w:date="2025-05-29T14:55:00Z">
        <w:r w:rsidR="0025085D">
          <w:t xml:space="preserve"> </w:t>
        </w:r>
        <w:del w:id="40" w:author="ERCOT 070125" w:date="2025-06-26T17:40:00Z" w16du:dateUtc="2025-06-26T22:40:00Z">
          <w:r w:rsidR="0025085D" w:rsidDel="00B97C3A">
            <w:delText>by meeting th</w:delText>
          </w:r>
        </w:del>
      </w:ins>
      <w:ins w:id="41" w:author="ERCOT 060425" w:date="2025-05-29T14:56:00Z">
        <w:del w:id="42" w:author="ERCOT 070125" w:date="2025-06-26T17:40:00Z" w16du:dateUtc="2025-06-26T22:40:00Z">
          <w:r w:rsidR="0025085D" w:rsidDel="00B97C3A">
            <w:delText xml:space="preserve">e modeling requirements described in the Planning Guide </w:delText>
          </w:r>
        </w:del>
      </w:ins>
      <w:ins w:id="43" w:author="ERCOT 060425" w:date="2025-05-29T16:53:00Z">
        <w:del w:id="44" w:author="ERCOT 070125" w:date="2025-06-26T17:40:00Z" w16du:dateUtc="2025-06-26T22:40:00Z">
          <w:r w:rsidR="00782AEE" w:rsidDel="00B97C3A">
            <w:delText>Section 6.2</w:delText>
          </w:r>
        </w:del>
      </w:ins>
      <w:ins w:id="45" w:author="ERCOT 060425" w:date="2025-06-04T09:52:00Z">
        <w:del w:id="46" w:author="ERCOT 070125" w:date="2025-06-26T17:40:00Z" w16du:dateUtc="2025-06-26T22:40:00Z">
          <w:r w:rsidR="00862A29" w:rsidDel="00B97C3A">
            <w:delText>,</w:delText>
          </w:r>
        </w:del>
      </w:ins>
      <w:ins w:id="47" w:author="ERCOT 060425" w:date="2025-05-29T16:53:00Z">
        <w:del w:id="48" w:author="ERCOT 070125" w:date="2025-06-26T17:40:00Z" w16du:dateUtc="2025-06-26T22:40:00Z">
          <w:r w:rsidR="00782AEE" w:rsidDel="00B97C3A">
            <w:delText xml:space="preserve"> Dynamics Model Development</w:delText>
          </w:r>
        </w:del>
      </w:ins>
      <w:ins w:id="49" w:author="ERCOT" w:date="2024-10-31T10:26:00Z">
        <w:del w:id="50" w:author="ERCOT 070125" w:date="2025-06-26T17:40:00Z" w16du:dateUtc="2025-06-26T22:40:00Z">
          <w:r w:rsidDel="00B97C3A">
            <w:delText xml:space="preserve">.  An ESR shall immediately respond to changes in the external system and maintain ESR control stability during normal and disturbance conditions. </w:delText>
          </w:r>
        </w:del>
      </w:ins>
      <w:ins w:id="51" w:author="ERCOT 070125" w:date="2025-06-26T17:40:00Z" w16du:dateUtc="2025-06-26T22:40:00Z">
        <w:r w:rsidR="00B97C3A">
          <w:t xml:space="preserve">control </w:t>
        </w:r>
      </w:ins>
      <w:ins w:id="52" w:author="ERCOT" w:date="2024-10-31T10:26:00Z">
        <w:del w:id="53" w:author="ERCOT 070125" w:date="2025-06-26T17:40:00Z" w16du:dateUtc="2025-06-26T22:40:00Z">
          <w:r w:rsidDel="00B97C3A">
            <w:delText>T</w:delText>
          </w:r>
        </w:del>
      </w:ins>
      <w:ins w:id="54" w:author="ERCOT 070125" w:date="2025-06-26T17:40:00Z" w16du:dateUtc="2025-06-26T22:40:00Z">
        <w:r w:rsidR="00B97C3A">
          <w:t>t</w:t>
        </w:r>
      </w:ins>
      <w:ins w:id="55" w:author="ERCOT" w:date="2024-10-31T10:26:00Z">
        <w:r>
          <w:t xml:space="preserve">he voltage phasor </w:t>
        </w:r>
        <w:del w:id="56" w:author="ERCOT 070125" w:date="2025-06-26T17:41:00Z" w16du:dateUtc="2025-06-26T22:41:00Z">
          <w:r w:rsidDel="00B97C3A">
            <w:delText xml:space="preserve">must be controlled </w:delText>
          </w:r>
        </w:del>
        <w:r>
          <w:t>to maintain synchronism with the ERCOT Transmission Grid</w:t>
        </w:r>
        <w:del w:id="57" w:author="ERCOT 070125" w:date="2025-06-26T17:41:00Z" w16du:dateUtc="2025-06-26T22:41:00Z">
          <w:r w:rsidDel="00B97C3A">
            <w:delText xml:space="preserve"> and regulate real power and Reactive Power appropriately to support the ERCOT Transmission Grid</w:delText>
          </w:r>
        </w:del>
        <w:r w:rsidRPr="00D47768">
          <w:t>.</w:t>
        </w:r>
      </w:ins>
    </w:p>
    <w:p w14:paraId="0B87F18C" w14:textId="38F57D2B" w:rsidR="00F81613" w:rsidRDefault="00F81613" w:rsidP="00F81613">
      <w:pPr>
        <w:spacing w:after="240"/>
        <w:ind w:left="720" w:hanging="720"/>
        <w:rPr>
          <w:ins w:id="58" w:author="ERCOT 060425" w:date="2025-06-02T12:03:00Z"/>
          <w:iCs/>
          <w:szCs w:val="20"/>
        </w:rPr>
      </w:pPr>
      <w:ins w:id="59" w:author="ERCOT 060425" w:date="2025-06-02T12:03:00Z">
        <w:r w:rsidRPr="00DA7365">
          <w:rPr>
            <w:iCs/>
            <w:szCs w:val="20"/>
          </w:rPr>
          <w:t>(</w:t>
        </w:r>
        <w:r>
          <w:rPr>
            <w:iCs/>
            <w:szCs w:val="20"/>
          </w:rPr>
          <w:t>2</w:t>
        </w:r>
        <w:r w:rsidRPr="00DA7365">
          <w:rPr>
            <w:iCs/>
            <w:szCs w:val="20"/>
          </w:rPr>
          <w:t>)</w:t>
        </w:r>
        <w:r w:rsidRPr="00DA7365">
          <w:rPr>
            <w:iCs/>
            <w:szCs w:val="20"/>
          </w:rPr>
          <w:tab/>
        </w:r>
        <w:r w:rsidRPr="00DA7365">
          <w:t xml:space="preserve">An </w:t>
        </w:r>
        <w:r>
          <w:t xml:space="preserve">ESR </w:t>
        </w:r>
        <w:del w:id="60" w:author="ERCOT 070125" w:date="2025-07-01T12:49:00Z" w16du:dateUtc="2025-07-01T17:49:00Z">
          <w:r w:rsidRPr="00DA7365" w:rsidDel="00337D09">
            <w:delText xml:space="preserve">that </w:delText>
          </w:r>
        </w:del>
        <w:r w:rsidRPr="00DA7365">
          <w:t>interconnect</w:t>
        </w:r>
      </w:ins>
      <w:ins w:id="61" w:author="ERCOT 070125" w:date="2025-07-01T12:49:00Z" w16du:dateUtc="2025-07-01T17:49:00Z">
        <w:r w:rsidR="00337D09">
          <w:t>ed</w:t>
        </w:r>
      </w:ins>
      <w:ins w:id="62" w:author="ERCOT 060425" w:date="2025-06-02T12:03:00Z">
        <w:del w:id="63" w:author="ERCOT 070125" w:date="2025-07-01T12:49:00Z" w16du:dateUtc="2025-07-01T17:49:00Z">
          <w:r w:rsidRPr="00DA7365" w:rsidDel="00337D09">
            <w:delText>s</w:delText>
          </w:r>
        </w:del>
        <w:r w:rsidRPr="00DA7365">
          <w:t xml:space="preserve"> to the ERCOT </w:t>
        </w:r>
        <w:r>
          <w:t xml:space="preserve">Transmission Grid </w:t>
        </w:r>
        <w:r w:rsidRPr="00DA7365">
          <w:t xml:space="preserve">pursuant to a Standard Generation Interconnection Agreement (SGIA) executed </w:t>
        </w:r>
      </w:ins>
      <w:ins w:id="64" w:author="ERCOT 060425" w:date="2025-06-02T12:04:00Z">
        <w:r>
          <w:t>before</w:t>
        </w:r>
      </w:ins>
      <w:ins w:id="65" w:author="ERCOT 060425" w:date="2025-06-02T12:03:00Z">
        <w:r w:rsidRPr="000209D1">
          <w:t xml:space="preserve"> </w:t>
        </w:r>
        <w:del w:id="66" w:author="ERCOT 070125" w:date="2025-07-01T18:16:00Z" w16du:dateUtc="2025-07-01T23:16:00Z">
          <w:r w:rsidDel="001174AD">
            <w:delText>October</w:delText>
          </w:r>
        </w:del>
      </w:ins>
      <w:ins w:id="67" w:author="ERCOT 070125" w:date="2025-07-01T18:16:00Z" w16du:dateUtc="2025-07-01T23:16:00Z">
        <w:del w:id="68" w:author="Joint Commenters 070925" w:date="2025-07-09T19:39:00Z" w16du:dateUtc="2025-07-10T00:39:00Z">
          <w:r w:rsidR="001174AD" w:rsidDel="0024671E">
            <w:delText>January</w:delText>
          </w:r>
        </w:del>
      </w:ins>
      <w:ins w:id="69" w:author="Joint Commenters 070925" w:date="2025-07-09T19:39:00Z" w16du:dateUtc="2025-07-10T00:39:00Z">
        <w:r w:rsidR="0024671E">
          <w:t>April</w:t>
        </w:r>
      </w:ins>
      <w:ins w:id="70" w:author="ERCOT 060425" w:date="2025-06-02T12:03:00Z">
        <w:r w:rsidRPr="000209D1">
          <w:t xml:space="preserve"> 1, </w:t>
        </w:r>
        <w:del w:id="71" w:author="ERCOT 070125" w:date="2025-07-01T18:26:00Z" w16du:dateUtc="2025-07-01T23:26:00Z">
          <w:r w:rsidRPr="000209D1" w:rsidDel="000F2684">
            <w:delText>202</w:delText>
          </w:r>
        </w:del>
        <w:del w:id="72" w:author="ERCOT 070125" w:date="2025-07-01T18:16:00Z" w16du:dateUtc="2025-07-01T23:16:00Z">
          <w:r w:rsidRPr="000209D1" w:rsidDel="001174AD">
            <w:delText>5</w:delText>
          </w:r>
        </w:del>
      </w:ins>
      <w:ins w:id="73" w:author="ERCOT 070125" w:date="2025-07-01T18:26:00Z" w16du:dateUtc="2025-07-01T23:26:00Z">
        <w:r w:rsidR="000F2684">
          <w:t>202</w:t>
        </w:r>
      </w:ins>
      <w:ins w:id="74" w:author="ERCOT 070125" w:date="2025-07-01T18:16:00Z" w16du:dateUtc="2025-07-01T23:16:00Z">
        <w:r w:rsidR="001174AD">
          <w:t>6</w:t>
        </w:r>
      </w:ins>
      <w:ins w:id="75" w:author="Joint Commenters 070925" w:date="2025-07-09T19:40:00Z" w16du:dateUtc="2025-07-10T00:40:00Z">
        <w:r w:rsidR="0024671E">
          <w:t>,</w:t>
        </w:r>
      </w:ins>
      <w:ins w:id="76" w:author="ERCOT 060425" w:date="2025-06-02T12:04:00Z">
        <w:r>
          <w:t xml:space="preserve"> </w:t>
        </w:r>
        <w:del w:id="77" w:author="Joint Commenters 070925" w:date="2025-07-09T19:39:00Z" w16du:dateUtc="2025-07-10T00:39:00Z">
          <w:r w:rsidDel="0024671E">
            <w:delText xml:space="preserve">and that has paid </w:delText>
          </w:r>
        </w:del>
      </w:ins>
      <w:ins w:id="78" w:author="ERCOT 070125" w:date="2025-07-01T10:50:00Z" w16du:dateUtc="2025-07-01T15:50:00Z">
        <w:del w:id="79" w:author="Joint Commenters 070925" w:date="2025-07-09T19:39:00Z" w16du:dateUtc="2025-07-10T00:39:00Z">
          <w:r w:rsidR="00C96ED3" w:rsidDel="0024671E">
            <w:delText xml:space="preserve">in full </w:delText>
          </w:r>
        </w:del>
      </w:ins>
      <w:ins w:id="80" w:author="ERCOT 060425" w:date="2025-06-02T12:04:00Z">
        <w:del w:id="81" w:author="Joint Commenters 070925" w:date="2025-07-09T19:39:00Z" w16du:dateUtc="2025-07-10T00:39:00Z">
          <w:r w:rsidDel="0024671E">
            <w:delText xml:space="preserve">the required financial security in full to the </w:delText>
          </w:r>
        </w:del>
      </w:ins>
      <w:ins w:id="82" w:author="ERCOT 060425" w:date="2025-06-04T09:54:00Z">
        <w:del w:id="83" w:author="Joint Commenters 070925" w:date="2025-07-09T19:39:00Z" w16du:dateUtc="2025-07-10T00:39:00Z">
          <w:r w:rsidDel="0024671E">
            <w:delText>Transmission Service Provider (</w:delText>
          </w:r>
        </w:del>
      </w:ins>
      <w:ins w:id="84" w:author="ERCOT 060425" w:date="2025-06-02T12:04:00Z">
        <w:del w:id="85" w:author="Joint Commenters 070925" w:date="2025-07-09T19:39:00Z" w16du:dateUtc="2025-07-10T00:39:00Z">
          <w:r w:rsidDel="0024671E">
            <w:delText>TSP</w:delText>
          </w:r>
        </w:del>
      </w:ins>
      <w:ins w:id="86" w:author="ERCOT 060425" w:date="2025-06-04T09:54:00Z">
        <w:del w:id="87" w:author="Joint Commenters 070925" w:date="2025-07-09T19:39:00Z" w16du:dateUtc="2025-07-10T00:39:00Z">
          <w:r w:rsidDel="0024671E">
            <w:delText>)</w:delText>
          </w:r>
        </w:del>
      </w:ins>
      <w:ins w:id="88" w:author="ERCOT 060425" w:date="2025-06-02T12:04:00Z">
        <w:del w:id="89" w:author="Joint Commenters 070925" w:date="2025-07-09T19:39:00Z" w16du:dateUtc="2025-07-10T00:39:00Z">
          <w:r w:rsidDel="0024671E">
            <w:delText xml:space="preserve"> </w:delText>
          </w:r>
        </w:del>
      </w:ins>
      <w:ins w:id="90" w:author="ERCOT 070125" w:date="2025-07-01T10:51:00Z" w16du:dateUtc="2025-07-01T15:51:00Z">
        <w:del w:id="91" w:author="Joint Commenters 070925" w:date="2025-07-09T19:39:00Z" w16du:dateUtc="2025-07-10T00:39:00Z">
          <w:r w:rsidR="00C96ED3" w:rsidDel="0024671E">
            <w:delText xml:space="preserve">the financial security required thereunder </w:delText>
          </w:r>
        </w:del>
      </w:ins>
      <w:ins w:id="92" w:author="ERCOT 060425" w:date="2025-06-02T12:04:00Z">
        <w:del w:id="93" w:author="Joint Commenters 070925" w:date="2025-07-09T19:39:00Z" w16du:dateUtc="2025-07-10T00:39:00Z">
          <w:r w:rsidDel="0024671E">
            <w:delText>before October</w:delText>
          </w:r>
        </w:del>
      </w:ins>
      <w:ins w:id="94" w:author="ERCOT 070125" w:date="2025-07-01T18:15:00Z" w16du:dateUtc="2025-07-01T23:15:00Z">
        <w:del w:id="95" w:author="Joint Commenters 070925" w:date="2025-07-09T19:39:00Z" w16du:dateUtc="2025-07-10T00:39:00Z">
          <w:r w:rsidR="003049FF" w:rsidDel="0024671E">
            <w:delText>January</w:delText>
          </w:r>
        </w:del>
      </w:ins>
      <w:ins w:id="96" w:author="ERCOT 060425" w:date="2025-06-02T12:04:00Z">
        <w:del w:id="97" w:author="Joint Commenters 070925" w:date="2025-07-09T19:39:00Z" w16du:dateUtc="2025-07-10T00:39:00Z">
          <w:r w:rsidDel="0024671E">
            <w:delText xml:space="preserve"> 1, 2025</w:delText>
          </w:r>
        </w:del>
      </w:ins>
      <w:ins w:id="98" w:author="ERCOT 070125" w:date="2025-07-01T18:27:00Z" w16du:dateUtc="2025-07-01T23:27:00Z">
        <w:del w:id="99" w:author="Joint Commenters 070925" w:date="2025-07-09T19:39:00Z" w16du:dateUtc="2025-07-10T00:39:00Z">
          <w:r w:rsidR="000F2684" w:rsidDel="0024671E">
            <w:delText>202</w:delText>
          </w:r>
        </w:del>
      </w:ins>
      <w:ins w:id="100" w:author="ERCOT 070125" w:date="2025-07-01T18:15:00Z" w16du:dateUtc="2025-07-01T23:15:00Z">
        <w:del w:id="101" w:author="Joint Commenters 070925" w:date="2025-07-09T19:39:00Z" w16du:dateUtc="2025-07-10T00:39:00Z">
          <w:r w:rsidR="003049FF" w:rsidDel="0024671E">
            <w:delText>6</w:delText>
          </w:r>
        </w:del>
      </w:ins>
      <w:ins w:id="102" w:author="ERCOT 060425" w:date="2025-06-02T12:04:00Z">
        <w:del w:id="103" w:author="ERCOT 070125" w:date="2025-07-01T12:49:00Z" w16du:dateUtc="2025-07-01T17:49:00Z">
          <w:r w:rsidDel="001E3B23">
            <w:delText>,</w:delText>
          </w:r>
        </w:del>
        <w:del w:id="104" w:author="Joint Commenters 070925" w:date="2025-07-09T19:40:00Z" w16du:dateUtc="2025-07-10T00:40:00Z">
          <w:r w:rsidDel="0024671E">
            <w:delText xml:space="preserve"> </w:delText>
          </w:r>
        </w:del>
        <w:r>
          <w:t xml:space="preserve">is not required to </w:t>
        </w:r>
      </w:ins>
      <w:ins w:id="105" w:author="ERCOT 060425" w:date="2025-06-02T12:03:00Z">
        <w:r w:rsidRPr="000209D1">
          <w:rPr>
            <w:iCs/>
            <w:szCs w:val="20"/>
          </w:rPr>
          <w:t>comply with the requirements of this Section</w:t>
        </w:r>
      </w:ins>
      <w:ins w:id="106" w:author="ERCOT 070125" w:date="2025-07-01T18:15:00Z" w16du:dateUtc="2025-07-01T23:15:00Z">
        <w:r w:rsidR="003049FF">
          <w:rPr>
            <w:iCs/>
            <w:szCs w:val="20"/>
          </w:rPr>
          <w:t>.</w:t>
        </w:r>
      </w:ins>
      <w:ins w:id="107" w:author="ERCOT 070125" w:date="2025-07-01T13:36:00Z" w16du:dateUtc="2025-07-01T18:36:00Z">
        <w:r w:rsidR="006E11D4">
          <w:rPr>
            <w:iCs/>
            <w:szCs w:val="20"/>
          </w:rPr>
          <w:t xml:space="preserve"> </w:t>
        </w:r>
      </w:ins>
      <w:ins w:id="108" w:author="ERCOT 070125" w:date="2025-07-01T18:17:00Z" w16du:dateUtc="2025-07-01T23:17:00Z">
        <w:r w:rsidR="001174AD">
          <w:rPr>
            <w:iCs/>
            <w:szCs w:val="20"/>
          </w:rPr>
          <w:t xml:space="preserve"> </w:t>
        </w:r>
      </w:ins>
      <w:ins w:id="109" w:author="ERCOT 070125" w:date="2025-07-01T18:16:00Z" w16du:dateUtc="2025-07-01T23:16:00Z">
        <w:r w:rsidR="003049FF" w:rsidRPr="003049FF">
          <w:rPr>
            <w:iCs/>
            <w:szCs w:val="20"/>
          </w:rPr>
          <w:t>The requirements of this Section apply to those portions of any subsequent ESR modifications that add MW capacity or make non-in-kind replacements of equipment.</w:t>
        </w:r>
      </w:ins>
    </w:p>
    <w:p w14:paraId="46603CEE" w14:textId="12DCBFF1" w:rsidR="00CE2AFB" w:rsidRDefault="00CE2AFB" w:rsidP="00CE2AFB">
      <w:pPr>
        <w:spacing w:after="240"/>
        <w:ind w:left="720" w:hanging="720"/>
        <w:rPr>
          <w:ins w:id="110" w:author="ERCOT 060425" w:date="2025-06-02T12:03:00Z"/>
          <w:iCs/>
          <w:szCs w:val="20"/>
        </w:rPr>
      </w:pPr>
      <w:ins w:id="111" w:author="ERCOT 060425" w:date="2025-06-02T12:03:00Z">
        <w:r>
          <w:rPr>
            <w:iCs/>
            <w:szCs w:val="20"/>
          </w:rPr>
          <w:t xml:space="preserve"> </w:t>
        </w:r>
      </w:ins>
    </w:p>
    <w:p w14:paraId="750E535E" w14:textId="77777777" w:rsidR="00152993" w:rsidRDefault="00152993">
      <w:pPr>
        <w:pStyle w:val="BodyText"/>
      </w:pPr>
    </w:p>
    <w:sectPr w:rsidR="00152993" w:rsidSect="0074209E">
      <w:headerReference w:type="default"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9F270" w14:textId="77777777" w:rsidR="003B7386" w:rsidRDefault="003B7386">
      <w:r>
        <w:separator/>
      </w:r>
    </w:p>
  </w:endnote>
  <w:endnote w:type="continuationSeparator" w:id="0">
    <w:p w14:paraId="0C20D2E1" w14:textId="77777777" w:rsidR="003B7386" w:rsidRDefault="003B7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DFA29" w14:textId="703B5081" w:rsidR="003D0994" w:rsidRDefault="00380F77" w:rsidP="0074209E">
    <w:pPr>
      <w:pStyle w:val="Footer"/>
      <w:tabs>
        <w:tab w:val="clear" w:pos="4320"/>
        <w:tab w:val="clear" w:pos="8640"/>
        <w:tab w:val="right" w:pos="9360"/>
      </w:tabs>
      <w:rPr>
        <w:rFonts w:ascii="Arial" w:hAnsi="Arial"/>
        <w:sz w:val="18"/>
      </w:rPr>
    </w:pPr>
    <w:r>
      <w:rPr>
        <w:rFonts w:ascii="Arial" w:hAnsi="Arial"/>
        <w:sz w:val="18"/>
      </w:rPr>
      <w:t>272NOGRR-</w:t>
    </w:r>
    <w:r w:rsidR="0025333E">
      <w:rPr>
        <w:rFonts w:ascii="Arial" w:hAnsi="Arial"/>
        <w:sz w:val="18"/>
      </w:rPr>
      <w:t>1</w:t>
    </w:r>
    <w:r w:rsidR="002F4879">
      <w:rPr>
        <w:rFonts w:ascii="Arial" w:hAnsi="Arial"/>
        <w:sz w:val="18"/>
      </w:rPr>
      <w:t>5</w:t>
    </w:r>
    <w:r w:rsidR="00BA7E1E">
      <w:rPr>
        <w:rFonts w:ascii="Arial" w:hAnsi="Arial"/>
        <w:sz w:val="18"/>
      </w:rPr>
      <w:t xml:space="preserve"> </w:t>
    </w:r>
    <w:r w:rsidR="002F4879">
      <w:rPr>
        <w:rFonts w:ascii="Arial" w:hAnsi="Arial"/>
        <w:sz w:val="18"/>
      </w:rPr>
      <w:t>Joint Commenters</w:t>
    </w:r>
    <w:r>
      <w:rPr>
        <w:rFonts w:ascii="Arial" w:hAnsi="Arial"/>
        <w:sz w:val="18"/>
      </w:rPr>
      <w:t xml:space="preserve"> Comments </w:t>
    </w:r>
    <w:r w:rsidR="00BA7E1E">
      <w:rPr>
        <w:rFonts w:ascii="Arial" w:hAnsi="Arial"/>
        <w:sz w:val="18"/>
      </w:rPr>
      <w:t>07</w:t>
    </w:r>
    <w:r w:rsidR="0025333E">
      <w:rPr>
        <w:rFonts w:ascii="Arial" w:hAnsi="Arial"/>
        <w:sz w:val="18"/>
      </w:rPr>
      <w:t>0</w:t>
    </w:r>
    <w:r w:rsidR="002F4879">
      <w:rPr>
        <w:rFonts w:ascii="Arial" w:hAnsi="Arial"/>
        <w:sz w:val="18"/>
      </w:rPr>
      <w:t>9</w:t>
    </w:r>
    <w:r w:rsidR="00BA7E1E">
      <w:rPr>
        <w:rFonts w:ascii="Arial" w:hAnsi="Arial"/>
        <w:sz w:val="18"/>
      </w:rPr>
      <w:t>25</w:t>
    </w:r>
    <w:r w:rsidR="003D0994">
      <w:rPr>
        <w:rFonts w:ascii="Arial" w:hAnsi="Arial"/>
        <w:sz w:val="18"/>
      </w:rPr>
      <w:tab/>
      <w:t xml:space="preserve">Page </w:t>
    </w:r>
    <w:r w:rsidR="003619C1">
      <w:rPr>
        <w:rFonts w:ascii="Arial" w:hAnsi="Arial"/>
        <w:sz w:val="18"/>
      </w:rPr>
      <w:fldChar w:fldCharType="begin"/>
    </w:r>
    <w:r w:rsidR="003D0994">
      <w:rPr>
        <w:rFonts w:ascii="Arial" w:hAnsi="Arial"/>
        <w:sz w:val="18"/>
      </w:rPr>
      <w:instrText xml:space="preserve"> PAGE </w:instrText>
    </w:r>
    <w:r w:rsidR="003619C1">
      <w:rPr>
        <w:rFonts w:ascii="Arial" w:hAnsi="Arial"/>
        <w:sz w:val="18"/>
      </w:rPr>
      <w:fldChar w:fldCharType="separate"/>
    </w:r>
    <w:r w:rsidR="007F4D61">
      <w:rPr>
        <w:rFonts w:ascii="Arial" w:hAnsi="Arial"/>
        <w:noProof/>
        <w:sz w:val="18"/>
      </w:rPr>
      <w:t>1</w:t>
    </w:r>
    <w:r w:rsidR="003619C1">
      <w:rPr>
        <w:rFonts w:ascii="Arial" w:hAnsi="Arial"/>
        <w:sz w:val="18"/>
      </w:rPr>
      <w:fldChar w:fldCharType="end"/>
    </w:r>
    <w:r w:rsidR="003D0994">
      <w:rPr>
        <w:rFonts w:ascii="Arial" w:hAnsi="Arial"/>
        <w:sz w:val="18"/>
      </w:rPr>
      <w:t xml:space="preserve"> of </w:t>
    </w:r>
    <w:r w:rsidR="003619C1">
      <w:rPr>
        <w:rFonts w:ascii="Arial" w:hAnsi="Arial"/>
        <w:sz w:val="18"/>
      </w:rPr>
      <w:fldChar w:fldCharType="begin"/>
    </w:r>
    <w:r w:rsidR="003D0994">
      <w:rPr>
        <w:rFonts w:ascii="Arial" w:hAnsi="Arial"/>
        <w:sz w:val="18"/>
      </w:rPr>
      <w:instrText xml:space="preserve"> NUMPAGES </w:instrText>
    </w:r>
    <w:r w:rsidR="003619C1">
      <w:rPr>
        <w:rFonts w:ascii="Arial" w:hAnsi="Arial"/>
        <w:sz w:val="18"/>
      </w:rPr>
      <w:fldChar w:fldCharType="separate"/>
    </w:r>
    <w:r w:rsidR="007F4D61">
      <w:rPr>
        <w:rFonts w:ascii="Arial" w:hAnsi="Arial"/>
        <w:noProof/>
        <w:sz w:val="18"/>
      </w:rPr>
      <w:t>1</w:t>
    </w:r>
    <w:r w:rsidR="003619C1">
      <w:rPr>
        <w:rFonts w:ascii="Arial" w:hAnsi="Arial"/>
        <w:sz w:val="18"/>
      </w:rPr>
      <w:fldChar w:fldCharType="end"/>
    </w:r>
  </w:p>
  <w:p w14:paraId="3252E4E4"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62BA51" w14:textId="77777777" w:rsidR="003B7386" w:rsidRDefault="003B7386">
      <w:r>
        <w:separator/>
      </w:r>
    </w:p>
  </w:footnote>
  <w:footnote w:type="continuationSeparator" w:id="0">
    <w:p w14:paraId="2C5E4316" w14:textId="77777777" w:rsidR="003B7386" w:rsidRDefault="003B73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5C8AD"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23003F56"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EF92520"/>
    <w:multiLevelType w:val="hybridMultilevel"/>
    <w:tmpl w:val="DA56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863136"/>
    <w:multiLevelType w:val="hybridMultilevel"/>
    <w:tmpl w:val="8BE67B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8BE2AB8"/>
    <w:multiLevelType w:val="hybridMultilevel"/>
    <w:tmpl w:val="68168C92"/>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B6D07AF"/>
    <w:multiLevelType w:val="hybridMultilevel"/>
    <w:tmpl w:val="D23CC7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2B13F6"/>
    <w:multiLevelType w:val="hybridMultilevel"/>
    <w:tmpl w:val="82C8D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8F7A48"/>
    <w:multiLevelType w:val="hybridMultilevel"/>
    <w:tmpl w:val="D7186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110CC8"/>
    <w:multiLevelType w:val="hybridMultilevel"/>
    <w:tmpl w:val="E63C073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6F15473"/>
    <w:multiLevelType w:val="hybridMultilevel"/>
    <w:tmpl w:val="F0B26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9D5F61"/>
    <w:multiLevelType w:val="hybridMultilevel"/>
    <w:tmpl w:val="AEAEF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2924573">
    <w:abstractNumId w:val="0"/>
  </w:num>
  <w:num w:numId="2" w16cid:durableId="1878086299">
    <w:abstractNumId w:val="8"/>
  </w:num>
  <w:num w:numId="3" w16cid:durableId="1653557385">
    <w:abstractNumId w:val="2"/>
  </w:num>
  <w:num w:numId="4" w16cid:durableId="689721133">
    <w:abstractNumId w:val="9"/>
  </w:num>
  <w:num w:numId="5" w16cid:durableId="320931086">
    <w:abstractNumId w:val="6"/>
  </w:num>
  <w:num w:numId="6" w16cid:durableId="287391639">
    <w:abstractNumId w:val="1"/>
  </w:num>
  <w:num w:numId="7" w16cid:durableId="1411728596">
    <w:abstractNumId w:val="4"/>
  </w:num>
  <w:num w:numId="8" w16cid:durableId="1677147731">
    <w:abstractNumId w:val="7"/>
  </w:num>
  <w:num w:numId="9" w16cid:durableId="150218745">
    <w:abstractNumId w:val="10"/>
  </w:num>
  <w:num w:numId="10" w16cid:durableId="51926035">
    <w:abstractNumId w:val="3"/>
  </w:num>
  <w:num w:numId="11" w16cid:durableId="19781340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060425">
    <w15:presenceInfo w15:providerId="None" w15:userId="ERCOT 060425"/>
  </w15:person>
  <w15:person w15:author="Joint Commenters 070925">
    <w15:presenceInfo w15:providerId="None" w15:userId="Joint Commenters 070925"/>
  </w15:person>
  <w15:person w15:author="ERCOT 070125">
    <w15:presenceInfo w15:providerId="AD" w15:userId="S::Shun-Hsien.Huang@ercot.com::604a4aa9-2658-4d75-8cf1-9e07b94bae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0075D"/>
    <w:rsid w:val="00012122"/>
    <w:rsid w:val="00037668"/>
    <w:rsid w:val="000378A6"/>
    <w:rsid w:val="00043558"/>
    <w:rsid w:val="00061660"/>
    <w:rsid w:val="0006491D"/>
    <w:rsid w:val="00072799"/>
    <w:rsid w:val="00075A94"/>
    <w:rsid w:val="0009321E"/>
    <w:rsid w:val="00097208"/>
    <w:rsid w:val="000C6156"/>
    <w:rsid w:val="000F2684"/>
    <w:rsid w:val="00102476"/>
    <w:rsid w:val="00106297"/>
    <w:rsid w:val="001076F2"/>
    <w:rsid w:val="001174AD"/>
    <w:rsid w:val="00124B57"/>
    <w:rsid w:val="00132855"/>
    <w:rsid w:val="00152993"/>
    <w:rsid w:val="00162711"/>
    <w:rsid w:val="00163B91"/>
    <w:rsid w:val="00164E03"/>
    <w:rsid w:val="00170297"/>
    <w:rsid w:val="00170BAA"/>
    <w:rsid w:val="00171173"/>
    <w:rsid w:val="00176C2C"/>
    <w:rsid w:val="001A227D"/>
    <w:rsid w:val="001C4279"/>
    <w:rsid w:val="001C69B9"/>
    <w:rsid w:val="001E2032"/>
    <w:rsid w:val="001E3B23"/>
    <w:rsid w:val="001E7BE5"/>
    <w:rsid w:val="00211E0E"/>
    <w:rsid w:val="002269D8"/>
    <w:rsid w:val="0023166B"/>
    <w:rsid w:val="00237F13"/>
    <w:rsid w:val="0024668B"/>
    <w:rsid w:val="0024671E"/>
    <w:rsid w:val="002478C6"/>
    <w:rsid w:val="00247BDB"/>
    <w:rsid w:val="0025085D"/>
    <w:rsid w:val="00251F66"/>
    <w:rsid w:val="0025333E"/>
    <w:rsid w:val="0027089C"/>
    <w:rsid w:val="002771E6"/>
    <w:rsid w:val="00284C4E"/>
    <w:rsid w:val="00291387"/>
    <w:rsid w:val="00291E43"/>
    <w:rsid w:val="002A0CB4"/>
    <w:rsid w:val="002B6B4D"/>
    <w:rsid w:val="002C38AF"/>
    <w:rsid w:val="002C4956"/>
    <w:rsid w:val="002C64D2"/>
    <w:rsid w:val="002E0B01"/>
    <w:rsid w:val="002F3216"/>
    <w:rsid w:val="002F4879"/>
    <w:rsid w:val="003010C0"/>
    <w:rsid w:val="003049FF"/>
    <w:rsid w:val="00307DA8"/>
    <w:rsid w:val="00315E0F"/>
    <w:rsid w:val="003220D5"/>
    <w:rsid w:val="00326237"/>
    <w:rsid w:val="003265D7"/>
    <w:rsid w:val="0032797A"/>
    <w:rsid w:val="00332A97"/>
    <w:rsid w:val="00337D09"/>
    <w:rsid w:val="00342CFD"/>
    <w:rsid w:val="00350C00"/>
    <w:rsid w:val="00360B9C"/>
    <w:rsid w:val="003619C1"/>
    <w:rsid w:val="00366113"/>
    <w:rsid w:val="003663F5"/>
    <w:rsid w:val="00372FF8"/>
    <w:rsid w:val="0037584A"/>
    <w:rsid w:val="00380F77"/>
    <w:rsid w:val="00396B1D"/>
    <w:rsid w:val="003B7386"/>
    <w:rsid w:val="003C270C"/>
    <w:rsid w:val="003C405A"/>
    <w:rsid w:val="003D0994"/>
    <w:rsid w:val="003E3824"/>
    <w:rsid w:val="003E7D74"/>
    <w:rsid w:val="003F3F85"/>
    <w:rsid w:val="00423824"/>
    <w:rsid w:val="004277A8"/>
    <w:rsid w:val="0043567D"/>
    <w:rsid w:val="00477981"/>
    <w:rsid w:val="00496829"/>
    <w:rsid w:val="004A670D"/>
    <w:rsid w:val="004A7DD2"/>
    <w:rsid w:val="004B7B90"/>
    <w:rsid w:val="004C5C71"/>
    <w:rsid w:val="004C6B45"/>
    <w:rsid w:val="004D37D7"/>
    <w:rsid w:val="004E2C19"/>
    <w:rsid w:val="004F0123"/>
    <w:rsid w:val="004F285F"/>
    <w:rsid w:val="004F7777"/>
    <w:rsid w:val="005015F1"/>
    <w:rsid w:val="00504FC9"/>
    <w:rsid w:val="00512079"/>
    <w:rsid w:val="00512A7B"/>
    <w:rsid w:val="005154C9"/>
    <w:rsid w:val="0055032D"/>
    <w:rsid w:val="005D284C"/>
    <w:rsid w:val="005F53CF"/>
    <w:rsid w:val="00601917"/>
    <w:rsid w:val="00603F65"/>
    <w:rsid w:val="006141E0"/>
    <w:rsid w:val="00633E23"/>
    <w:rsid w:val="006501C3"/>
    <w:rsid w:val="006602D1"/>
    <w:rsid w:val="00664E28"/>
    <w:rsid w:val="00673B94"/>
    <w:rsid w:val="00680AC6"/>
    <w:rsid w:val="006835D8"/>
    <w:rsid w:val="00685FBC"/>
    <w:rsid w:val="00692278"/>
    <w:rsid w:val="006C316E"/>
    <w:rsid w:val="006C7516"/>
    <w:rsid w:val="006D0F7C"/>
    <w:rsid w:val="006E11D4"/>
    <w:rsid w:val="00705E33"/>
    <w:rsid w:val="00715A4E"/>
    <w:rsid w:val="00721347"/>
    <w:rsid w:val="007269C4"/>
    <w:rsid w:val="00734EAF"/>
    <w:rsid w:val="007369CC"/>
    <w:rsid w:val="007417D3"/>
    <w:rsid w:val="0074209E"/>
    <w:rsid w:val="00764AFD"/>
    <w:rsid w:val="00766639"/>
    <w:rsid w:val="00773DCA"/>
    <w:rsid w:val="00782231"/>
    <w:rsid w:val="00782AEE"/>
    <w:rsid w:val="00790549"/>
    <w:rsid w:val="00792D4D"/>
    <w:rsid w:val="00794502"/>
    <w:rsid w:val="007A2569"/>
    <w:rsid w:val="007B045B"/>
    <w:rsid w:val="007D37C2"/>
    <w:rsid w:val="007D4A5D"/>
    <w:rsid w:val="007E60E3"/>
    <w:rsid w:val="007F2CA8"/>
    <w:rsid w:val="007F4D61"/>
    <w:rsid w:val="007F676A"/>
    <w:rsid w:val="007F7161"/>
    <w:rsid w:val="008069C1"/>
    <w:rsid w:val="00807DC1"/>
    <w:rsid w:val="0081030D"/>
    <w:rsid w:val="00822EA5"/>
    <w:rsid w:val="00824CD2"/>
    <w:rsid w:val="0083561F"/>
    <w:rsid w:val="00845593"/>
    <w:rsid w:val="00852ABD"/>
    <w:rsid w:val="008534CB"/>
    <w:rsid w:val="0085559E"/>
    <w:rsid w:val="00862A29"/>
    <w:rsid w:val="00883512"/>
    <w:rsid w:val="00896B1B"/>
    <w:rsid w:val="008E559E"/>
    <w:rsid w:val="00900D28"/>
    <w:rsid w:val="00912CCE"/>
    <w:rsid w:val="00916080"/>
    <w:rsid w:val="00921A68"/>
    <w:rsid w:val="00923AA4"/>
    <w:rsid w:val="00960706"/>
    <w:rsid w:val="00982743"/>
    <w:rsid w:val="009936AA"/>
    <w:rsid w:val="009B01C4"/>
    <w:rsid w:val="009C7C63"/>
    <w:rsid w:val="009D7442"/>
    <w:rsid w:val="009D7621"/>
    <w:rsid w:val="009E1552"/>
    <w:rsid w:val="009F0034"/>
    <w:rsid w:val="00A015C4"/>
    <w:rsid w:val="00A15172"/>
    <w:rsid w:val="00A42F89"/>
    <w:rsid w:val="00A53A29"/>
    <w:rsid w:val="00A66BA2"/>
    <w:rsid w:val="00A7053C"/>
    <w:rsid w:val="00A857B0"/>
    <w:rsid w:val="00A97EA8"/>
    <w:rsid w:val="00AF1DC4"/>
    <w:rsid w:val="00B0408F"/>
    <w:rsid w:val="00B06E67"/>
    <w:rsid w:val="00B1098C"/>
    <w:rsid w:val="00B11F86"/>
    <w:rsid w:val="00B11F9A"/>
    <w:rsid w:val="00B152DA"/>
    <w:rsid w:val="00B714B4"/>
    <w:rsid w:val="00B74436"/>
    <w:rsid w:val="00B97C3A"/>
    <w:rsid w:val="00BA7E1E"/>
    <w:rsid w:val="00BB0766"/>
    <w:rsid w:val="00BB0BA0"/>
    <w:rsid w:val="00BD21F3"/>
    <w:rsid w:val="00BD5124"/>
    <w:rsid w:val="00BE1CE9"/>
    <w:rsid w:val="00BE3099"/>
    <w:rsid w:val="00BE4CE1"/>
    <w:rsid w:val="00C0598D"/>
    <w:rsid w:val="00C11956"/>
    <w:rsid w:val="00C12B5A"/>
    <w:rsid w:val="00C14E5E"/>
    <w:rsid w:val="00C158EE"/>
    <w:rsid w:val="00C32747"/>
    <w:rsid w:val="00C34FEB"/>
    <w:rsid w:val="00C4748E"/>
    <w:rsid w:val="00C507B1"/>
    <w:rsid w:val="00C54FEB"/>
    <w:rsid w:val="00C602E5"/>
    <w:rsid w:val="00C658BA"/>
    <w:rsid w:val="00C66EB2"/>
    <w:rsid w:val="00C748FD"/>
    <w:rsid w:val="00C96ED3"/>
    <w:rsid w:val="00CC2B34"/>
    <w:rsid w:val="00CC75C1"/>
    <w:rsid w:val="00CE2AFB"/>
    <w:rsid w:val="00CF6607"/>
    <w:rsid w:val="00D070B3"/>
    <w:rsid w:val="00D20082"/>
    <w:rsid w:val="00D24DCF"/>
    <w:rsid w:val="00D4046E"/>
    <w:rsid w:val="00D41D01"/>
    <w:rsid w:val="00D5185A"/>
    <w:rsid w:val="00D818CC"/>
    <w:rsid w:val="00D825C5"/>
    <w:rsid w:val="00D84F55"/>
    <w:rsid w:val="00DB3472"/>
    <w:rsid w:val="00DC2F4A"/>
    <w:rsid w:val="00DD3B4F"/>
    <w:rsid w:val="00DD4739"/>
    <w:rsid w:val="00DD55EB"/>
    <w:rsid w:val="00DE5F33"/>
    <w:rsid w:val="00DF2B17"/>
    <w:rsid w:val="00DF5397"/>
    <w:rsid w:val="00E030B4"/>
    <w:rsid w:val="00E07B54"/>
    <w:rsid w:val="00E11F78"/>
    <w:rsid w:val="00E16E7B"/>
    <w:rsid w:val="00E20BF3"/>
    <w:rsid w:val="00E22EAC"/>
    <w:rsid w:val="00E26D05"/>
    <w:rsid w:val="00E32582"/>
    <w:rsid w:val="00E37BC6"/>
    <w:rsid w:val="00E42FBA"/>
    <w:rsid w:val="00E621E1"/>
    <w:rsid w:val="00E7771C"/>
    <w:rsid w:val="00E804CC"/>
    <w:rsid w:val="00E812A9"/>
    <w:rsid w:val="00E84FD9"/>
    <w:rsid w:val="00EA52F2"/>
    <w:rsid w:val="00EA68AA"/>
    <w:rsid w:val="00EC55B3"/>
    <w:rsid w:val="00ED549D"/>
    <w:rsid w:val="00EF11EA"/>
    <w:rsid w:val="00EF26D6"/>
    <w:rsid w:val="00EF3BC6"/>
    <w:rsid w:val="00F04987"/>
    <w:rsid w:val="00F11823"/>
    <w:rsid w:val="00F22374"/>
    <w:rsid w:val="00F42226"/>
    <w:rsid w:val="00F50CC6"/>
    <w:rsid w:val="00F81613"/>
    <w:rsid w:val="00F912BE"/>
    <w:rsid w:val="00F94AEC"/>
    <w:rsid w:val="00F96FB2"/>
    <w:rsid w:val="00FA33B7"/>
    <w:rsid w:val="00FB129F"/>
    <w:rsid w:val="00FB384D"/>
    <w:rsid w:val="00FB51D8"/>
    <w:rsid w:val="00FC0FAF"/>
    <w:rsid w:val="00FC19BC"/>
    <w:rsid w:val="00FD08E8"/>
    <w:rsid w:val="00FD38F2"/>
    <w:rsid w:val="00FD6592"/>
    <w:rsid w:val="00FE5B3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6EAA72"/>
  <w15:docId w15:val="{F88B361C-199A-4773-B762-77ABD5AEB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3619C1"/>
    <w:rPr>
      <w:sz w:val="24"/>
      <w:szCs w:val="24"/>
    </w:rPr>
  </w:style>
  <w:style w:type="paragraph" w:styleId="Heading1">
    <w:name w:val="heading 1"/>
    <w:aliases w:val="h1"/>
    <w:basedOn w:val="Normal"/>
    <w:next w:val="Normal"/>
    <w:qFormat/>
    <w:rsid w:val="003619C1"/>
    <w:pPr>
      <w:keepNext/>
      <w:numPr>
        <w:numId w:val="1"/>
      </w:numPr>
      <w:spacing w:after="240"/>
      <w:outlineLvl w:val="0"/>
    </w:pPr>
    <w:rPr>
      <w:b/>
      <w:caps/>
      <w:szCs w:val="20"/>
    </w:rPr>
  </w:style>
  <w:style w:type="paragraph" w:styleId="Heading2">
    <w:name w:val="heading 2"/>
    <w:aliases w:val="h2"/>
    <w:basedOn w:val="Normal"/>
    <w:next w:val="Normal"/>
    <w:qFormat/>
    <w:rsid w:val="003619C1"/>
    <w:pPr>
      <w:keepNext/>
      <w:numPr>
        <w:ilvl w:val="1"/>
        <w:numId w:val="1"/>
      </w:numPr>
      <w:spacing w:before="240" w:after="240"/>
      <w:outlineLvl w:val="1"/>
    </w:pPr>
    <w:rPr>
      <w:b/>
      <w:szCs w:val="20"/>
    </w:rPr>
  </w:style>
  <w:style w:type="paragraph" w:styleId="Heading3">
    <w:name w:val="heading 3"/>
    <w:aliases w:val="h3"/>
    <w:basedOn w:val="Normal"/>
    <w:next w:val="Normal"/>
    <w:qFormat/>
    <w:rsid w:val="003619C1"/>
    <w:pPr>
      <w:keepNext/>
      <w:numPr>
        <w:ilvl w:val="2"/>
        <w:numId w:val="1"/>
      </w:numPr>
      <w:spacing w:before="120" w:after="120"/>
      <w:outlineLvl w:val="2"/>
    </w:pPr>
    <w:rPr>
      <w:b/>
      <w:bCs/>
      <w:i/>
      <w:iCs/>
      <w:szCs w:val="20"/>
    </w:rPr>
  </w:style>
  <w:style w:type="paragraph" w:styleId="Heading4">
    <w:name w:val="heading 4"/>
    <w:aliases w:val="h4"/>
    <w:basedOn w:val="Normal"/>
    <w:next w:val="Normal"/>
    <w:qFormat/>
    <w:rsid w:val="003619C1"/>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rsid w:val="003619C1"/>
    <w:pPr>
      <w:spacing w:before="240" w:after="60"/>
      <w:outlineLvl w:val="4"/>
    </w:pPr>
    <w:rPr>
      <w:b/>
      <w:i/>
      <w:sz w:val="26"/>
      <w:szCs w:val="20"/>
    </w:rPr>
  </w:style>
  <w:style w:type="paragraph" w:styleId="Heading6">
    <w:name w:val="heading 6"/>
    <w:aliases w:val="h6"/>
    <w:basedOn w:val="Normal"/>
    <w:next w:val="Normal"/>
    <w:qFormat/>
    <w:rsid w:val="003619C1"/>
    <w:pPr>
      <w:spacing w:before="240" w:after="60"/>
      <w:outlineLvl w:val="5"/>
    </w:pPr>
    <w:rPr>
      <w:b/>
      <w:sz w:val="22"/>
      <w:szCs w:val="20"/>
    </w:rPr>
  </w:style>
  <w:style w:type="paragraph" w:styleId="Heading7">
    <w:name w:val="heading 7"/>
    <w:basedOn w:val="Normal"/>
    <w:next w:val="Normal"/>
    <w:qFormat/>
    <w:rsid w:val="003619C1"/>
    <w:pPr>
      <w:spacing w:before="240" w:after="60"/>
      <w:outlineLvl w:val="6"/>
    </w:pPr>
    <w:rPr>
      <w:szCs w:val="20"/>
    </w:rPr>
  </w:style>
  <w:style w:type="paragraph" w:styleId="Heading8">
    <w:name w:val="heading 8"/>
    <w:basedOn w:val="Normal"/>
    <w:next w:val="Normal"/>
    <w:qFormat/>
    <w:rsid w:val="003619C1"/>
    <w:pPr>
      <w:spacing w:before="240" w:after="60"/>
      <w:outlineLvl w:val="7"/>
    </w:pPr>
    <w:rPr>
      <w:i/>
      <w:szCs w:val="20"/>
    </w:rPr>
  </w:style>
  <w:style w:type="paragraph" w:styleId="Heading9">
    <w:name w:val="heading 9"/>
    <w:basedOn w:val="Normal"/>
    <w:next w:val="Normal"/>
    <w:qFormat/>
    <w:rsid w:val="003619C1"/>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619C1"/>
    <w:pPr>
      <w:tabs>
        <w:tab w:val="center" w:pos="4320"/>
        <w:tab w:val="right" w:pos="8640"/>
      </w:tabs>
    </w:pPr>
    <w:rPr>
      <w:rFonts w:ascii="Arial" w:hAnsi="Arial"/>
      <w:b/>
      <w:bCs/>
    </w:rPr>
  </w:style>
  <w:style w:type="paragraph" w:styleId="Footer">
    <w:name w:val="footer"/>
    <w:basedOn w:val="Normal"/>
    <w:rsid w:val="003619C1"/>
    <w:pPr>
      <w:tabs>
        <w:tab w:val="center" w:pos="4320"/>
        <w:tab w:val="right" w:pos="8640"/>
      </w:tabs>
    </w:pPr>
  </w:style>
  <w:style w:type="paragraph" w:customStyle="1" w:styleId="TXUNormal">
    <w:name w:val="TXUNormal"/>
    <w:rsid w:val="003619C1"/>
    <w:pPr>
      <w:spacing w:after="120"/>
    </w:pPr>
  </w:style>
  <w:style w:type="paragraph" w:customStyle="1" w:styleId="TXUHeader">
    <w:name w:val="TXUHeader"/>
    <w:basedOn w:val="TXUNormal"/>
    <w:rsid w:val="003619C1"/>
    <w:pPr>
      <w:tabs>
        <w:tab w:val="right" w:pos="9360"/>
      </w:tabs>
      <w:spacing w:after="0"/>
    </w:pPr>
    <w:rPr>
      <w:noProof/>
      <w:sz w:val="16"/>
    </w:rPr>
  </w:style>
  <w:style w:type="paragraph" w:customStyle="1" w:styleId="TXUHeaderForm">
    <w:name w:val="TXUHeaderForm"/>
    <w:basedOn w:val="TXUHeader"/>
    <w:next w:val="Normal"/>
    <w:rsid w:val="003619C1"/>
    <w:rPr>
      <w:sz w:val="24"/>
    </w:rPr>
  </w:style>
  <w:style w:type="paragraph" w:customStyle="1" w:styleId="TXUSubject">
    <w:name w:val="TXUSubject"/>
    <w:basedOn w:val="TXUNormal"/>
    <w:next w:val="TXUNormal"/>
    <w:rsid w:val="003619C1"/>
    <w:pPr>
      <w:spacing w:after="240"/>
    </w:pPr>
    <w:rPr>
      <w:b/>
    </w:rPr>
  </w:style>
  <w:style w:type="paragraph" w:customStyle="1" w:styleId="TXUFooter">
    <w:name w:val="TXUFooter"/>
    <w:basedOn w:val="TXUNormal"/>
    <w:rsid w:val="003619C1"/>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3619C1"/>
    <w:rPr>
      <w:sz w:val="20"/>
    </w:rPr>
  </w:style>
  <w:style w:type="paragraph" w:customStyle="1" w:styleId="Comments">
    <w:name w:val="Comments"/>
    <w:basedOn w:val="Normal"/>
    <w:rsid w:val="003619C1"/>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3619C1"/>
    <w:rPr>
      <w:color w:val="0000FF"/>
      <w:u w:val="single"/>
    </w:rPr>
  </w:style>
  <w:style w:type="paragraph" w:styleId="BodyText">
    <w:name w:val="Body Text"/>
    <w:basedOn w:val="Normal"/>
    <w:rsid w:val="003619C1"/>
    <w:pPr>
      <w:spacing w:before="120" w:after="120"/>
    </w:pPr>
  </w:style>
  <w:style w:type="paragraph" w:styleId="BodyTextIndent">
    <w:name w:val="Body Text Indent"/>
    <w:basedOn w:val="Normal"/>
    <w:rsid w:val="003619C1"/>
    <w:pPr>
      <w:spacing w:before="120" w:after="120"/>
      <w:ind w:left="720"/>
    </w:pPr>
  </w:style>
  <w:style w:type="paragraph" w:customStyle="1" w:styleId="Bullet">
    <w:name w:val="Bullet"/>
    <w:basedOn w:val="Normal"/>
    <w:rsid w:val="003619C1"/>
    <w:pPr>
      <w:numPr>
        <w:numId w:val="2"/>
      </w:numPr>
      <w:spacing w:before="60" w:after="120"/>
    </w:pPr>
    <w:rPr>
      <w:szCs w:val="20"/>
    </w:rPr>
  </w:style>
  <w:style w:type="paragraph" w:styleId="BalloonText">
    <w:name w:val="Balloon Text"/>
    <w:basedOn w:val="Normal"/>
    <w:rsid w:val="00673B94"/>
    <w:rPr>
      <w:rFonts w:ascii="Tahoma" w:hAnsi="Tahoma" w:cs="Tahoma"/>
      <w:sz w:val="16"/>
      <w:szCs w:val="16"/>
    </w:rPr>
  </w:style>
  <w:style w:type="paragraph" w:customStyle="1" w:styleId="NormalArial">
    <w:name w:val="Normal+Arial"/>
    <w:basedOn w:val="Normal"/>
    <w:link w:val="NormalArialChar"/>
    <w:rsid w:val="003619C1"/>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DD4739"/>
    <w:rPr>
      <w:sz w:val="16"/>
      <w:szCs w:val="16"/>
    </w:rPr>
  </w:style>
  <w:style w:type="paragraph" w:styleId="CommentText">
    <w:name w:val="annotation text"/>
    <w:basedOn w:val="Normal"/>
    <w:rsid w:val="00DD4739"/>
    <w:rPr>
      <w:sz w:val="20"/>
      <w:szCs w:val="20"/>
    </w:rPr>
  </w:style>
  <w:style w:type="paragraph" w:styleId="CommentSubject">
    <w:name w:val="annotation subject"/>
    <w:basedOn w:val="CommentText"/>
    <w:next w:val="CommentText"/>
    <w:rsid w:val="00DD4739"/>
    <w:rPr>
      <w:b/>
      <w:bCs/>
    </w:rPr>
  </w:style>
  <w:style w:type="paragraph" w:styleId="Revision">
    <w:name w:val="Revision"/>
    <w:hidden/>
    <w:rsid w:val="00705E33"/>
    <w:rPr>
      <w:sz w:val="24"/>
      <w:szCs w:val="24"/>
    </w:rPr>
  </w:style>
  <w:style w:type="character" w:styleId="UnresolvedMention">
    <w:name w:val="Unresolved Mention"/>
    <w:rsid w:val="00705E33"/>
    <w:rPr>
      <w:color w:val="605E5C"/>
      <w:shd w:val="clear" w:color="auto" w:fill="E1DFDD"/>
    </w:rPr>
  </w:style>
  <w:style w:type="character" w:customStyle="1" w:styleId="NormalArialChar">
    <w:name w:val="Normal+Arial Char"/>
    <w:link w:val="NormalArial"/>
    <w:rsid w:val="00D41D01"/>
    <w:rPr>
      <w:rFonts w:ascii="Arial" w:hAnsi="Arial"/>
      <w:sz w:val="24"/>
      <w:szCs w:val="24"/>
    </w:rPr>
  </w:style>
  <w:style w:type="paragraph" w:styleId="ListParagraph">
    <w:name w:val="List Paragraph"/>
    <w:basedOn w:val="Normal"/>
    <w:qFormat/>
    <w:rsid w:val="00F422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OGRR27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obert.Helton@engie.com" TargetMode="External"/><Relationship Id="rId4" Type="http://schemas.openxmlformats.org/officeDocument/2006/relationships/settings" Target="settings.xml"/><Relationship Id="rId9" Type="http://schemas.openxmlformats.org/officeDocument/2006/relationships/hyperlink" Target="mailto:Caitlin.Smith@JupiterPower.com"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A4E1B5-9496-4CC8-8468-E58AA4E1E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Pages>
  <Words>652</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ERCOT/if</dc:creator>
  <cp:keywords/>
  <dc:description/>
  <cp:lastModifiedBy>ERCOT 060425</cp:lastModifiedBy>
  <cp:revision>4</cp:revision>
  <cp:lastPrinted>2001-06-20T16:28:00Z</cp:lastPrinted>
  <dcterms:created xsi:type="dcterms:W3CDTF">2025-07-10T00:29:00Z</dcterms:created>
  <dcterms:modified xsi:type="dcterms:W3CDTF">2025-08-01T21:48:00Z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2025-05-29T19:58:26Z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62553af9-2a7b-43c8-97cd-cc6f4d39d002</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